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6DEB0070" w:rsidR="007524B9" w:rsidRDefault="00BE66DD" w:rsidP="007524B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 w:rsidRPr="00BE66DD">
        <w:rPr>
          <w:rFonts w:ascii="Arial" w:hAnsi="Arial" w:cs="Arial"/>
          <w:b/>
          <w:sz w:val="20"/>
        </w:rPr>
        <w:t>Velké osobní vozidlo manažerské C</w:t>
      </w:r>
      <w:r w:rsidR="00DE762A">
        <w:rPr>
          <w:rFonts w:ascii="Arial" w:hAnsi="Arial" w:cs="Arial"/>
          <w:b/>
          <w:sz w:val="20"/>
        </w:rPr>
        <w:t xml:space="preserve"> </w:t>
      </w:r>
      <w:r w:rsidR="007524B9">
        <w:rPr>
          <w:rFonts w:ascii="Arial" w:hAnsi="Arial" w:cs="Arial"/>
          <w:b/>
          <w:sz w:val="20"/>
        </w:rPr>
        <w:t xml:space="preserve">- </w:t>
      </w:r>
      <w:r w:rsidR="007524B9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32388827" w14:textId="77777777" w:rsidR="007524B9" w:rsidRDefault="007524B9" w:rsidP="007524B9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055EC35E" w14:textId="4DBE0283" w:rsidR="00703492" w:rsidRDefault="00703492" w:rsidP="00703492">
      <w:pPr>
        <w:spacing w:after="0"/>
        <w:jc w:val="center"/>
        <w:rPr>
          <w:rFonts w:ascii="Arial" w:hAnsi="Arial" w:cs="Arial"/>
          <w:b/>
          <w:sz w:val="20"/>
        </w:rPr>
      </w:pPr>
    </w:p>
    <w:p w14:paraId="6DCC2FFE" w14:textId="7777777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680"/>
        <w:gridCol w:w="1740"/>
        <w:gridCol w:w="1586"/>
        <w:gridCol w:w="1187"/>
        <w:gridCol w:w="1713"/>
        <w:tblGridChange w:id="0">
          <w:tblGrid>
            <w:gridCol w:w="1716"/>
            <w:gridCol w:w="1680"/>
            <w:gridCol w:w="1740"/>
            <w:gridCol w:w="1586"/>
            <w:gridCol w:w="1187"/>
            <w:gridCol w:w="1713"/>
          </w:tblGrid>
        </w:tblGridChange>
      </w:tblGrid>
      <w:tr w:rsidR="009F0228" w:rsidRPr="0071228E" w14:paraId="2A5E22A3" w14:textId="77777777" w:rsidTr="009F38B9">
        <w:trPr>
          <w:trHeight w:val="861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2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7B7C49DC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4 268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1BE4EE85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6811AAA5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6743B3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9F5530B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1 814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389F27FA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22955E4D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34EA8998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1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 w:rsidR="00BE66DD">
              <w:rPr>
                <w:rFonts w:ascii="Arial" w:hAnsi="Arial" w:cs="Arial"/>
                <w:noProof w:val="0"/>
                <w:color w:val="000000"/>
                <w:sz w:val="20"/>
              </w:rPr>
              <w:t>70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4CCD7C7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12D29C73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022D72A6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34299C35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B06F9CD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380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2493F65D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2EF7DB0E" w14:textId="77777777" w:rsidTr="00E7799C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37B05D69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výrobce neuvádí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5B5F2022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5313A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313A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7524B9" w:rsidRPr="0071228E" w14:paraId="29400D5C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64046DEA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2 275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66BF566C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172DA0E3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1073D879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329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55635B3A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1D50B697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6FD4F34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Elektřina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5FAFB2C9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3279E1E3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51B3612F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Elektromotor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726AA661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56C07EDF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0739685E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145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007DBD85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524B9" w:rsidRPr="0071228E" w14:paraId="05D2E4C4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51237BFD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</w:t>
            </w: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 xml:space="preserve"> </w:t>
            </w: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automatická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0D2CDDA0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0D3EFB1A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84CB0" w14:textId="72DC488B" w:rsidR="007524B9" w:rsidRPr="00FC574A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71228E" w14:paraId="642EB81A" w14:textId="77777777" w:rsidTr="00DA5BE9">
        <w:tblPrEx>
          <w:tblW w:w="5000" w:type="pct"/>
          <w:tblCellMar>
            <w:left w:w="70" w:type="dxa"/>
            <w:right w:w="70" w:type="dxa"/>
          </w:tblCellMar>
          <w:tblPrExChange w:id="1" w:author="Kotolanová, Nicola" w:date="2022-12-12T14:02:00Z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2" w:author="Kotolanová, Nicola" w:date="2022-12-12T14:02:00Z"/>
          <w:trPrChange w:id="3" w:author="Kotolanová, Nicola" w:date="2022-12-12T14:02:00Z">
            <w:trPr>
              <w:trHeight w:val="288"/>
            </w:trPr>
          </w:trPrChange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tcPrChange w:id="4" w:author="Kotolanová, Nicola" w:date="2022-12-12T14:02:00Z">
              <w:tcPr>
                <w:tcW w:w="2669" w:type="pct"/>
                <w:gridSpan w:val="3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center"/>
              </w:tcPr>
            </w:tcPrChange>
          </w:tcPr>
          <w:p w14:paraId="5F07149D" w14:textId="281AE12D" w:rsidR="00001FD3" w:rsidRPr="00001FD3" w:rsidRDefault="00001FD3" w:rsidP="00001FD3">
            <w:pPr>
              <w:pStyle w:val="Normlnweb"/>
              <w:rPr>
                <w:ins w:id="5" w:author="Kotolanová, Nicola" w:date="2022-12-12T14:02:00Z"/>
                <w:rPrChange w:id="6" w:author="Kotolanová, Nicola" w:date="2022-12-12T14:02:00Z">
                  <w:rPr>
                    <w:ins w:id="7" w:author="Kotolanová, Nicola" w:date="2022-12-12T14:02:00Z"/>
                    <w:rFonts w:ascii="Arial" w:hAnsi="Arial" w:cs="Arial"/>
                    <w:noProof w:val="0"/>
                    <w:color w:val="000000" w:themeColor="text1"/>
                    <w:sz w:val="20"/>
                  </w:rPr>
                </w:rPrChange>
              </w:rPr>
              <w:pPrChange w:id="8" w:author="Kotolanová, Nicola" w:date="2022-12-12T14:02:00Z">
                <w:pPr>
                  <w:shd w:val="clear" w:color="auto" w:fill="FFFFFF" w:themeFill="background1"/>
                  <w:spacing w:after="0"/>
                </w:pPr>
              </w:pPrChange>
            </w:pPr>
            <w:ins w:id="9" w:author="Kotolanová, Nicola" w:date="2022-12-12T14:02:00Z">
              <w:r>
                <w:t>Emisní norma platná v době dodání vozidla</w:t>
              </w:r>
            </w:ins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tcPrChange w:id="10" w:author="Kotolanová, Nicola" w:date="2022-12-12T14:02:00Z">
              <w:tcPr>
                <w:tcW w:w="824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000000" w:fill="FFFFFF"/>
                <w:vAlign w:val="center"/>
              </w:tcPr>
            </w:tcPrChange>
          </w:tcPr>
          <w:p w14:paraId="2DAEBE0D" w14:textId="5ACAE2F1" w:rsidR="00001FD3" w:rsidRPr="00001FD3" w:rsidRDefault="00001FD3" w:rsidP="00001FD3">
            <w:pPr>
              <w:pStyle w:val="Normlnweb"/>
              <w:rPr>
                <w:ins w:id="11" w:author="Kotolanová, Nicola" w:date="2022-12-12T14:02:00Z"/>
                <w:rPrChange w:id="12" w:author="Kotolanová, Nicola" w:date="2022-12-12T14:02:00Z">
                  <w:rPr>
                    <w:ins w:id="13" w:author="Kotolanová, Nicola" w:date="2022-12-12T14:02:00Z"/>
                    <w:rFonts w:ascii="Arial" w:hAnsi="Arial" w:cs="Arial"/>
                    <w:noProof w:val="0"/>
                    <w:color w:val="000000" w:themeColor="text1"/>
                    <w:sz w:val="20"/>
                  </w:rPr>
                </w:rPrChange>
              </w:rPr>
              <w:pPrChange w:id="14" w:author="Kotolanová, Nicola" w:date="2022-12-12T14:02:00Z">
                <w:pPr>
                  <w:shd w:val="clear" w:color="auto" w:fill="FFFFFF" w:themeFill="background1"/>
                  <w:spacing w:after="0"/>
                  <w:jc w:val="center"/>
                </w:pPr>
              </w:pPrChange>
            </w:pPr>
            <w:ins w:id="15" w:author="Kotolanová, Nicola" w:date="2022-12-12T14:02:00Z">
              <w:r>
                <w:t>min. EURO 6</w:t>
              </w:r>
            </w:ins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6" w:author="Kotolanová, Nicola" w:date="2022-12-12T14:02:00Z">
              <w:tcPr>
                <w:tcW w:w="617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23BDCB98" w14:textId="5092B91E" w:rsidR="00001FD3" w:rsidRPr="0071228E" w:rsidRDefault="00001FD3" w:rsidP="00001FD3">
            <w:pPr>
              <w:shd w:val="clear" w:color="auto" w:fill="FFFFFF" w:themeFill="background1"/>
              <w:spacing w:after="0"/>
              <w:jc w:val="center"/>
              <w:rPr>
                <w:ins w:id="17" w:author="Kotolanová, Nicola" w:date="2022-12-12T14:02:00Z"/>
                <w:rFonts w:ascii="Arial" w:hAnsi="Arial" w:cs="Arial"/>
                <w:noProof w:val="0"/>
                <w:color w:val="000000"/>
                <w:sz w:val="20"/>
              </w:rPr>
            </w:pPr>
            <w:ins w:id="18" w:author="Kotolanová, Nicola" w:date="2022-12-12T14:02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19" w:author="Kotolanová, Nicola" w:date="2022-12-12T14:02:00Z">
              <w:tcPr>
                <w:tcW w:w="89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43385C03" w14:textId="27D48F03" w:rsidR="00001FD3" w:rsidRPr="00B75E2F" w:rsidRDefault="00001FD3" w:rsidP="00001FD3">
            <w:pPr>
              <w:shd w:val="clear" w:color="auto" w:fill="FFFFFF" w:themeFill="background1"/>
              <w:spacing w:after="0"/>
              <w:jc w:val="center"/>
              <w:rPr>
                <w:ins w:id="20" w:author="Kotolanová, Nicola" w:date="2022-12-12T14:02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1" w:author="Kotolanová, Nicola" w:date="2022-12-12T14:02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001FD3" w:rsidRPr="0071228E" w14:paraId="5F7B73F8" w14:textId="77777777" w:rsidTr="00A51CF1">
        <w:tblPrEx>
          <w:tblW w:w="5000" w:type="pct"/>
          <w:tblCellMar>
            <w:left w:w="70" w:type="dxa"/>
            <w:right w:w="70" w:type="dxa"/>
          </w:tblCellMar>
          <w:tblPrExChange w:id="22" w:author="Kotolanová, Nicola" w:date="2022-12-12T14:02:00Z">
            <w:tblPrEx>
              <w:tblW w:w="5000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23" w:author="Kotolanová, Nicola" w:date="2022-12-12T14:02:00Z"/>
          <w:trPrChange w:id="24" w:author="Kotolanová, Nicola" w:date="2022-12-12T14:02:00Z">
            <w:trPr>
              <w:trHeight w:val="288"/>
            </w:trPr>
          </w:trPrChange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tcPrChange w:id="25" w:author="Kotolanová, Nicola" w:date="2022-12-12T14:02:00Z">
              <w:tcPr>
                <w:tcW w:w="2669" w:type="pct"/>
                <w:gridSpan w:val="3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center"/>
              </w:tcPr>
            </w:tcPrChange>
          </w:tcPr>
          <w:p w14:paraId="1B8E1EB9" w14:textId="2A5A46DA" w:rsidR="00001FD3" w:rsidRPr="00703492" w:rsidRDefault="000C65FC" w:rsidP="00001FD3">
            <w:pPr>
              <w:shd w:val="clear" w:color="auto" w:fill="FFFFFF" w:themeFill="background1"/>
              <w:spacing w:after="0"/>
              <w:rPr>
                <w:ins w:id="26" w:author="Kotolanová, Nicola" w:date="2022-12-12T14:02:00Z"/>
                <w:rFonts w:ascii="Arial" w:hAnsi="Arial" w:cs="Arial"/>
                <w:noProof w:val="0"/>
                <w:color w:val="000000" w:themeColor="text1"/>
                <w:sz w:val="20"/>
              </w:rPr>
            </w:pPr>
            <w:ins w:id="27" w:author="Kotolanová, Nicola" w:date="2022-12-12T14:02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tcPrChange w:id="28" w:author="Kotolanová, Nicola" w:date="2022-12-12T14:02:00Z">
              <w:tcPr>
                <w:tcW w:w="824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000000" w:fill="FFFFFF"/>
                <w:vAlign w:val="center"/>
              </w:tcPr>
            </w:tcPrChange>
          </w:tcPr>
          <w:p w14:paraId="363D5F92" w14:textId="0D6FA345" w:rsidR="00001FD3" w:rsidRDefault="000C65FC" w:rsidP="00001FD3">
            <w:pPr>
              <w:shd w:val="clear" w:color="auto" w:fill="FFFFFF" w:themeFill="background1"/>
              <w:spacing w:after="0"/>
              <w:jc w:val="center"/>
              <w:rPr>
                <w:ins w:id="29" w:author="Kotolanová, Nicola" w:date="2022-12-12T14:02:00Z"/>
                <w:rFonts w:ascii="Arial" w:hAnsi="Arial" w:cs="Arial"/>
                <w:noProof w:val="0"/>
                <w:color w:val="000000" w:themeColor="text1"/>
                <w:sz w:val="20"/>
              </w:rPr>
            </w:pPr>
            <w:ins w:id="30" w:author="Kotolanová, Nicola" w:date="2022-12-12T14:03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v souladu s přílohou č. 2 nařízení vlády č. 173/2016 Sb.</w:t>
              </w:r>
            </w:ins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31" w:author="Kotolanová, Nicola" w:date="2022-12-12T14:02:00Z">
              <w:tcPr>
                <w:tcW w:w="617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6B883F00" w14:textId="78F5C2D5" w:rsidR="00001FD3" w:rsidRPr="0071228E" w:rsidRDefault="00001FD3" w:rsidP="00001FD3">
            <w:pPr>
              <w:shd w:val="clear" w:color="auto" w:fill="FFFFFF" w:themeFill="background1"/>
              <w:spacing w:after="0"/>
              <w:jc w:val="center"/>
              <w:rPr>
                <w:ins w:id="32" w:author="Kotolanová, Nicola" w:date="2022-12-12T14:02:00Z"/>
                <w:rFonts w:ascii="Arial" w:hAnsi="Arial" w:cs="Arial"/>
                <w:noProof w:val="0"/>
                <w:color w:val="000000"/>
                <w:sz w:val="20"/>
              </w:rPr>
            </w:pPr>
            <w:ins w:id="33" w:author="Kotolanová, Nicola" w:date="2022-12-12T14:02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34" w:author="Kotolanová, Nicola" w:date="2022-12-12T14:02:00Z">
              <w:tcPr>
                <w:tcW w:w="890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4E5D078" w14:textId="07406343" w:rsidR="00001FD3" w:rsidRPr="00B75E2F" w:rsidRDefault="00001FD3" w:rsidP="00001FD3">
            <w:pPr>
              <w:shd w:val="clear" w:color="auto" w:fill="FFFFFF" w:themeFill="background1"/>
              <w:spacing w:after="0"/>
              <w:jc w:val="center"/>
              <w:rPr>
                <w:ins w:id="35" w:author="Kotolanová, Nicola" w:date="2022-12-12T14:02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36" w:author="Kotolanová, Nicola" w:date="2022-12-12T14:02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001FD3" w:rsidRPr="0071228E" w14:paraId="339AB7F7" w14:textId="77777777" w:rsidTr="00E04140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001FD3" w:rsidRPr="0071228E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2DBD7731" w:rsidR="00001FD3" w:rsidRPr="0071228E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410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001FD3" w:rsidRPr="0071228E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A07D0" w14:textId="07D7E34D" w:rsidR="00001FD3" w:rsidRPr="00FC574A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B75E2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71228E" w14:paraId="46173668" w14:textId="77777777" w:rsidTr="009F38B9">
        <w:trPr>
          <w:trHeight w:val="288"/>
        </w:trPr>
        <w:tc>
          <w:tcPr>
            <w:tcW w:w="89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001FD3" w:rsidRPr="0071228E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001FD3" w:rsidRPr="0071228E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001FD3" w:rsidRPr="0071228E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001FD3" w:rsidRPr="0071228E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001FD3" w:rsidRPr="0071228E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2F8ADD70" w:rsidR="00001FD3" w:rsidRPr="00FC574A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71228E" w14:paraId="7F4A80B9" w14:textId="77777777" w:rsidTr="005C21EB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001FD3" w:rsidRPr="0071228E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001FD3" w:rsidRPr="0071228E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001FD3" w:rsidRPr="0071228E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59E67" w14:textId="736768E4" w:rsidR="00001FD3" w:rsidRPr="00FC574A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71228E" w14:paraId="524CB069" w14:textId="77777777" w:rsidTr="005C21EB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377D0953" w:rsidR="00001FD3" w:rsidRPr="0071228E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8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001FD3" w:rsidRPr="0071228E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001FD3" w:rsidRPr="0071228E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2CEB54" w14:textId="612FE34B" w:rsidR="00001FD3" w:rsidRPr="00FC574A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71228E" w14:paraId="349ECFE4" w14:textId="77777777" w:rsidTr="005C21EB">
        <w:trPr>
          <w:trHeight w:val="529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001FD3" w:rsidRPr="0071228E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001FD3" w:rsidRPr="0071228E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001FD3" w:rsidRPr="0071228E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DBC199" w14:textId="052FA6D1" w:rsidR="00001FD3" w:rsidRPr="00FC574A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71228E" w14:paraId="38529106" w14:textId="77777777" w:rsidTr="005C21EB">
        <w:trPr>
          <w:trHeight w:val="529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001FD3" w:rsidRPr="0071228E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285CBFB7" w:rsidR="00001FD3" w:rsidRPr="0071228E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4x2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001FD3" w:rsidRPr="0071228E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101F48FD" w:rsidR="00001FD3" w:rsidDel="00120B77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051B6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71228E" w14:paraId="1D420BF7" w14:textId="77777777" w:rsidTr="005271C9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001FD3" w:rsidRPr="00703492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001FD3" w:rsidRPr="00703492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001FD3" w:rsidRPr="00703492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2C5B389C" w:rsidR="00001FD3" w:rsidRPr="00FC574A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71228E" w14:paraId="0CB281F0" w14:textId="77777777" w:rsidTr="005271C9">
        <w:trPr>
          <w:trHeight w:val="288"/>
        </w:trPr>
        <w:tc>
          <w:tcPr>
            <w:tcW w:w="2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2D512" w14:textId="287AFCCE" w:rsidR="00001FD3" w:rsidRPr="00703492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Tažné zařízení na nosič jízdních kol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51757" w14:textId="42AD99D6" w:rsidR="00001FD3" w:rsidRPr="00703492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D2B90" w14:textId="18F38874" w:rsidR="00001FD3" w:rsidRPr="00703492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D0DAD" w14:textId="429787B9" w:rsidR="00001FD3" w:rsidDel="00120B77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920974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71228E" w14:paraId="50DB2EC2" w14:textId="77777777" w:rsidTr="008E3C41">
        <w:trPr>
          <w:trHeight w:val="861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001FD3" w:rsidRPr="0071228E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001FD3" w:rsidRPr="0071228E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001FD3" w:rsidRPr="0071228E" w14:paraId="5D34F8D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73D7603E" w:rsidR="00001FD3" w:rsidRPr="0071228E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Automatická regulace odstupu od vpředu jedoucího vozu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5D9087D1" w:rsidR="00001FD3" w:rsidRPr="00FC574A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71228E" w14:paraId="6972D9BE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3DD13A6F" w:rsidR="00001FD3" w:rsidRPr="0071228E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bezdrátové propojení smartphone s 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infotaintmentem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 xml:space="preserve"> vozu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6C0D4B40" w:rsidR="00001FD3" w:rsidRPr="00FC574A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71228E" w14:paraId="721B638A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726CB0BF" w:rsidR="00001FD3" w:rsidRPr="0071228E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Detekce protijedoucích vozidel při odbočování vlevo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686F332E" w:rsidR="00001FD3" w:rsidRPr="00FC574A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71228E" w14:paraId="1F478E5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5F28FD79" w:rsidR="00001FD3" w:rsidRPr="0071228E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zastavení vozu při hrozící srážce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05DF53BC" w:rsidR="00001FD3" w:rsidRPr="00FC574A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71228E" w14:paraId="5AB4D11A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1515D3B1" w:rsidR="00001FD3" w:rsidRPr="0071228E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airbagy vpředu, hlavové airbagy – s centrálním airbagem mezi sedadly Ř/SP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7135E8B2" w:rsidR="00001FD3" w:rsidRPr="00FC574A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71228E" w14:paraId="3888017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3FB94CA4" w:rsidR="00001FD3" w:rsidRPr="0071228E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 klíčové startování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24A38FD9" w:rsidR="00001FD3" w:rsidRPr="00FC574A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71228E" w14:paraId="215A2A7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3DFDAE44" w:rsidR="00001FD3" w:rsidRPr="0061014F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Čelní airbag řidiče a spolujezdce – u spolujezdce s možností deaktivace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687AD45C" w:rsidR="00001FD3" w:rsidRPr="00FC574A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71228E" w14:paraId="0736F320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23691613" w:rsidR="00001FD3" w:rsidRPr="0061014F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čelní sklo tepelně izolující – bez akustické ochrany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4C0CD9F3" w:rsidR="00001FD3" w:rsidRPr="00FC574A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71228E" w14:paraId="29F9E1A3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44F113F4" w:rsidR="00001FD3" w:rsidRPr="0061014F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66267C63" w:rsidR="00001FD3" w:rsidRPr="00FC574A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71228E" w14:paraId="5242E823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4BFD5DFD" w:rsidR="00001FD3" w:rsidRPr="0061014F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digitální radiopřijímač (DAB+)</w:t>
            </w:r>
          </w:p>
        </w:tc>
        <w:tc>
          <w:tcPr>
            <w:tcW w:w="8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340B6795" w:rsidR="00001FD3" w:rsidRPr="00FC574A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71228E" w14:paraId="6E01FBAF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0C66DC92" w:rsidR="00001FD3" w:rsidRPr="0061014F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dobíjecí zásuvka vozu CCS – pro nabíjení střídavým i stejnosměrným proudem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5152AC01" w:rsidR="00001FD3" w:rsidRPr="00FC574A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71228E" w14:paraId="47F288CA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AA87F7" w14:textId="1E960178" w:rsidR="00001FD3" w:rsidRPr="0061014F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nouzové volání v případě nehody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16D1C49D" w:rsidR="00001FD3" w:rsidRPr="00FC574A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71228E" w14:paraId="23BF7918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9AB636" w14:textId="054B287F" w:rsidR="00001FD3" w:rsidRPr="006C3ED5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Asistent </w:t>
            </w:r>
            <w:r>
              <w:rPr>
                <w:rFonts w:ascii="Arial" w:hAnsi="Arial"/>
                <w:sz w:val="20"/>
              </w:rPr>
              <w:t xml:space="preserve">zabránění kolizi </w:t>
            </w:r>
            <w:r>
              <w:rPr>
                <w:rFonts w:ascii="Arial" w:hAnsi="Arial" w:cs="Arial"/>
                <w:sz w:val="20"/>
              </w:rPr>
              <w:t>s funkcí automatického brzdění, rozpoznávání chodců a cyklistů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CE379" w14:textId="5D0460FC" w:rsidR="00001FD3" w:rsidRPr="00FC574A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71228E" w14:paraId="4D960B2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161D882B" w:rsidR="00001FD3" w:rsidRPr="006C3ED5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hlasové ovládání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63C2C922" w:rsidR="00001FD3" w:rsidRPr="00FC574A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3500386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0DF870EF" w:rsidR="00001FD3" w:rsidRPr="006C3ED5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klimatizace 1 – zónová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3835324C" w:rsidR="00001FD3" w:rsidRPr="009657EA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7D5F338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16730571" w:rsidR="00001FD3" w:rsidRPr="006C3ED5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kotoučové brzdy vpředu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3DAEE63B" w:rsidR="00001FD3" w:rsidRPr="009657EA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335D1AC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E2C868B" w14:textId="35DDAB6A" w:rsidR="00001FD3" w:rsidRPr="006C3ED5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pro udržení vozu v jízdním pruhu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27271" w14:textId="52763111" w:rsidR="00001FD3" w:rsidRPr="009657EA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1068FF50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B1D681" w14:textId="0790318A" w:rsidR="00001FD3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 s automatickou regulací dálkových světel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7ED2C8" w14:textId="49866955" w:rsidR="00001FD3" w:rsidRPr="00FA3726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1F03D30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C93F5DB" w14:textId="28588CA7" w:rsidR="00001FD3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zadní světla – sdružená obrysová, brzdová, směrová světla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BD3A9" w14:textId="0AF3A878" w:rsidR="00001FD3" w:rsidRPr="00FA3726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4ED9F0ED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DFC9FA9" w14:textId="4D535B4B" w:rsidR="00001FD3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opěrky pro přední sedadla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5E61D" w14:textId="59C4E558" w:rsidR="00001FD3" w:rsidRPr="00BE166D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27CA6AE2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5E8A362" w14:textId="4435B7D5" w:rsidR="00001FD3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Make – up zrcátka ve slunečních clonách s osvětlením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0A803" w14:textId="07858782" w:rsidR="00001FD3" w:rsidRPr="00BE166D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02F85892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F34FFF" w14:textId="7C3EA959" w:rsidR="00001FD3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(domácí zásuvka) pro připojení vozu k domácí zásuvce (230 V, 16 A)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50AC8D" w14:textId="73C0EDF4" w:rsidR="00001FD3" w:rsidRPr="00BE166D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0A1D8086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DAE0B93" w14:textId="1B633DE8" w:rsidR="00001FD3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Nabíjecí kabel (nabíjecí stanice) pro připojení vozu k nabíjecí stanici (Mode 3, Type 2)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F02DC" w14:textId="7BB6D893" w:rsidR="00001FD3" w:rsidRPr="00BE166D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3EDBAF0B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BC1F3F" w14:textId="59271BF7" w:rsidR="00001FD3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Zpětná kamera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765DE" w14:textId="71B8916F" w:rsidR="00001FD3" w:rsidRPr="00BE166D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1366EA2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8A463B" w14:textId="27A3723C" w:rsidR="00001FD3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Alarm s hlídáním vnitřního prostoru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1156" w14:textId="1712DDED" w:rsidR="00001FD3" w:rsidRPr="00BE166D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4D7C7D1D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ED2258" w14:textId="0AA3FD09" w:rsidR="00001FD3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asistent – převzetí ovládání volantu při parkování do příčných i podélných mezer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B800E" w14:textId="160AC810" w:rsidR="00001FD3" w:rsidRPr="00BE166D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1B0C4BD7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F86E1F" w14:textId="71E5CED1" w:rsidR="00001FD3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Vnější zpětná zrcátka el. Sklopná, nastavitelná, vyhřívaná, s paměťovou funkcí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55DCD" w14:textId="2AFE5352" w:rsidR="00001FD3" w:rsidRPr="00BE166D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48C07BB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2591AA0" w14:textId="0696CCEE" w:rsidR="00001FD3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Vnitřní zpětné zrcátko s automatickou clonou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5F5EB1" w14:textId="1F85FEA3" w:rsidR="00001FD3" w:rsidRPr="00BE166D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7B14C8F9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B274C" w14:textId="197B74D2" w:rsidR="00001FD3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Dešťový senzor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2F5D22" w14:textId="2D17F831" w:rsidR="00001FD3" w:rsidRPr="00BE166D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0DF395A3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48DD0D6" w14:textId="1C3F8397" w:rsidR="00001FD3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plnohodnotné USB – C vpředu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18DA3" w14:textId="12716CD7" w:rsidR="00001FD3" w:rsidRPr="00BE166D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027FE7A8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A8D901B" w14:textId="2C4BABCC" w:rsidR="00001FD3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2x USB – C pro nabíjení pro pasažéry vzadu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E4EC1" w14:textId="71E987BF" w:rsidR="00001FD3" w:rsidRPr="00BE166D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58149DD4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13C12E" w14:textId="41B139D7" w:rsidR="00001FD3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Vyhřívaná přední sedadla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6CB5D" w14:textId="35D457C8" w:rsidR="00001FD3" w:rsidRPr="00BE166D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3366AEC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10B2CB6" w14:textId="593FFEE5" w:rsidR="00001FD3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 v kůži vyhřívaný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BF2121" w14:textId="4249BB4A" w:rsidR="00001FD3" w:rsidRPr="00BE166D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3C1AF93F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9AD3BC5" w14:textId="6E2D6D7C" w:rsidR="00001FD3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trysky ostřikovačů čelního skla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AF5F9" w14:textId="7E31879C" w:rsidR="00001FD3" w:rsidRPr="00BE166D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72E37B62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ECB3A96" w14:textId="2C9E659B" w:rsidR="00001FD3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10</w:t>
            </w:r>
            <w:r w:rsidRPr="002F2356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dotyková obrazovka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36702" w14:textId="3E4CCA03" w:rsidR="00001FD3" w:rsidRPr="00BE166D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0DD0B735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B21A8ED" w14:textId="5FB6056D" w:rsidR="00001FD3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sedadla výškově nastavitelná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A8C99" w14:textId="3B3DC0AD" w:rsidR="00001FD3" w:rsidRPr="00BE166D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7D329521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509E0F6" w14:textId="1E16FD7E" w:rsidR="00001FD3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3 zadní opěradla dělená, sklopná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81C4E" w14:textId="10E8E1A0" w:rsidR="00001FD3" w:rsidRPr="00BE166D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4A31E097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DE1865" w14:textId="340A3F30" w:rsidR="00001FD3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 pomocí kamery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A9C7A" w14:textId="7E7BF7B5" w:rsidR="00001FD3" w:rsidRPr="00BE166D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001FD3" w:rsidRPr="009657EA" w14:paraId="638024EF" w14:textId="77777777" w:rsidTr="008E3C41">
        <w:trPr>
          <w:trHeight w:val="288"/>
        </w:trPr>
        <w:tc>
          <w:tcPr>
            <w:tcW w:w="41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A2C23B" w14:textId="217F6ADD" w:rsidR="00001FD3" w:rsidRDefault="00001FD3" w:rsidP="00001FD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Systém sledování únavy řidiče</w:t>
            </w:r>
          </w:p>
        </w:tc>
        <w:tc>
          <w:tcPr>
            <w:tcW w:w="8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20B81" w14:textId="09C4298D" w:rsidR="00001FD3" w:rsidRPr="00BE166D" w:rsidRDefault="00001FD3" w:rsidP="00001FD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</w:pP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B63F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958BA" w14:textId="77777777" w:rsidR="00915B1F" w:rsidRDefault="00915B1F">
      <w:pPr>
        <w:spacing w:after="0"/>
      </w:pPr>
      <w:r>
        <w:separator/>
      </w:r>
    </w:p>
  </w:endnote>
  <w:endnote w:type="continuationSeparator" w:id="0">
    <w:p w14:paraId="61A88ADE" w14:textId="77777777" w:rsidR="00915B1F" w:rsidRDefault="00915B1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9B3FA8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0F69A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870A6" w14:textId="77777777" w:rsidR="00915B1F" w:rsidRDefault="00915B1F">
      <w:pPr>
        <w:spacing w:after="0"/>
      </w:pPr>
      <w:r>
        <w:separator/>
      </w:r>
    </w:p>
  </w:footnote>
  <w:footnote w:type="continuationSeparator" w:id="0">
    <w:p w14:paraId="2084EBBD" w14:textId="77777777" w:rsidR="00915B1F" w:rsidRDefault="00915B1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0C65F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0C65F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0C65F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0C65FC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0C65FC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formatting="0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1FD3"/>
    <w:rsid w:val="00033AAB"/>
    <w:rsid w:val="0004441C"/>
    <w:rsid w:val="0009754E"/>
    <w:rsid w:val="000C65FC"/>
    <w:rsid w:val="000D3C72"/>
    <w:rsid w:val="001104B2"/>
    <w:rsid w:val="00120B77"/>
    <w:rsid w:val="0013778E"/>
    <w:rsid w:val="00193487"/>
    <w:rsid w:val="001B301C"/>
    <w:rsid w:val="001C5176"/>
    <w:rsid w:val="001D5F5B"/>
    <w:rsid w:val="001E01E9"/>
    <w:rsid w:val="001E3427"/>
    <w:rsid w:val="002035CF"/>
    <w:rsid w:val="00227F55"/>
    <w:rsid w:val="00236FA4"/>
    <w:rsid w:val="00284869"/>
    <w:rsid w:val="002A4046"/>
    <w:rsid w:val="002D636F"/>
    <w:rsid w:val="002E620A"/>
    <w:rsid w:val="002E782C"/>
    <w:rsid w:val="002F6B1A"/>
    <w:rsid w:val="0039312A"/>
    <w:rsid w:val="003C207D"/>
    <w:rsid w:val="003E6DFF"/>
    <w:rsid w:val="00462A3D"/>
    <w:rsid w:val="00472903"/>
    <w:rsid w:val="004B4EC0"/>
    <w:rsid w:val="004D1262"/>
    <w:rsid w:val="004E25E4"/>
    <w:rsid w:val="00534F1A"/>
    <w:rsid w:val="00545C5A"/>
    <w:rsid w:val="005B243C"/>
    <w:rsid w:val="005C2925"/>
    <w:rsid w:val="005C6B34"/>
    <w:rsid w:val="005E414C"/>
    <w:rsid w:val="005E7991"/>
    <w:rsid w:val="00613ED9"/>
    <w:rsid w:val="00633DB5"/>
    <w:rsid w:val="006341D0"/>
    <w:rsid w:val="006A56DF"/>
    <w:rsid w:val="006C3ED5"/>
    <w:rsid w:val="006E2943"/>
    <w:rsid w:val="00703492"/>
    <w:rsid w:val="00743F16"/>
    <w:rsid w:val="007524B9"/>
    <w:rsid w:val="00762314"/>
    <w:rsid w:val="007B1023"/>
    <w:rsid w:val="007B28AD"/>
    <w:rsid w:val="00802797"/>
    <w:rsid w:val="00831001"/>
    <w:rsid w:val="00870431"/>
    <w:rsid w:val="00872F8A"/>
    <w:rsid w:val="008801B6"/>
    <w:rsid w:val="008B4EFF"/>
    <w:rsid w:val="008D64C6"/>
    <w:rsid w:val="008E1A9F"/>
    <w:rsid w:val="008E3C41"/>
    <w:rsid w:val="008F275C"/>
    <w:rsid w:val="00915B1F"/>
    <w:rsid w:val="009351D5"/>
    <w:rsid w:val="00977EC6"/>
    <w:rsid w:val="009A485E"/>
    <w:rsid w:val="009D33F6"/>
    <w:rsid w:val="009D6676"/>
    <w:rsid w:val="009F0228"/>
    <w:rsid w:val="009F38B9"/>
    <w:rsid w:val="009F62C0"/>
    <w:rsid w:val="009F6622"/>
    <w:rsid w:val="00A026CB"/>
    <w:rsid w:val="00A30337"/>
    <w:rsid w:val="00A34C63"/>
    <w:rsid w:val="00AB2D33"/>
    <w:rsid w:val="00AB36F7"/>
    <w:rsid w:val="00AB49FC"/>
    <w:rsid w:val="00AD771A"/>
    <w:rsid w:val="00AE7A4C"/>
    <w:rsid w:val="00B115F9"/>
    <w:rsid w:val="00B14995"/>
    <w:rsid w:val="00B54C98"/>
    <w:rsid w:val="00B94965"/>
    <w:rsid w:val="00BB4E02"/>
    <w:rsid w:val="00BB5C73"/>
    <w:rsid w:val="00BC1E43"/>
    <w:rsid w:val="00BE5792"/>
    <w:rsid w:val="00BE66DD"/>
    <w:rsid w:val="00C2280A"/>
    <w:rsid w:val="00C768FB"/>
    <w:rsid w:val="00CD0E08"/>
    <w:rsid w:val="00CE3FC6"/>
    <w:rsid w:val="00D6288A"/>
    <w:rsid w:val="00D65E00"/>
    <w:rsid w:val="00D8440B"/>
    <w:rsid w:val="00DC5A75"/>
    <w:rsid w:val="00DD214D"/>
    <w:rsid w:val="00DE762A"/>
    <w:rsid w:val="00E06737"/>
    <w:rsid w:val="00E26DFC"/>
    <w:rsid w:val="00E32949"/>
    <w:rsid w:val="00E95462"/>
    <w:rsid w:val="00EE72D6"/>
    <w:rsid w:val="00F15A97"/>
    <w:rsid w:val="00F54E94"/>
    <w:rsid w:val="00F81F3D"/>
    <w:rsid w:val="00F85545"/>
    <w:rsid w:val="00FB0FD6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001FD3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591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4</cp:revision>
  <dcterms:created xsi:type="dcterms:W3CDTF">2022-11-14T09:05:00Z</dcterms:created>
  <dcterms:modified xsi:type="dcterms:W3CDTF">2022-12-12T13:03:00Z</dcterms:modified>
</cp:coreProperties>
</file>